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A2" w:rsidRDefault="008355A2" w:rsidP="00CD046D">
      <w:pPr>
        <w:rPr>
          <w:ins w:id="0" w:author="Author"/>
        </w:rPr>
      </w:pPr>
      <w:bookmarkStart w:id="1" w:name="_GoBack"/>
      <w:bookmarkEnd w:id="1"/>
      <w:ins w:id="2" w:author="Author">
        <w:r>
          <w:t>Annex II</w:t>
        </w:r>
      </w:ins>
    </w:p>
    <w:p w:rsidR="00951681" w:rsidRPr="00827FAD" w:rsidRDefault="0095168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S.09.01 -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Information on gains</w:t>
      </w:r>
      <w:r w:rsidR="00E85351"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 / income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and losses in the period</w:t>
      </w:r>
      <w:r w:rsidR="007451D5">
        <w:rPr>
          <w:rFonts w:ascii="Times New Roman" w:hAnsi="Times New Roman" w:cs="Times New Roman"/>
          <w:b/>
          <w:bCs/>
          <w:sz w:val="20"/>
          <w:szCs w:val="20"/>
        </w:rPr>
        <w:t xml:space="preserve"> (Old </w:t>
      </w:r>
      <w:ins w:id="3" w:author="Author">
        <w:r w:rsidR="005C05BE">
          <w:rPr>
            <w:rFonts w:ascii="Times New Roman" w:hAnsi="Times New Roman" w:cs="Times New Roman"/>
            <w:b/>
            <w:bCs/>
            <w:sz w:val="20"/>
            <w:szCs w:val="20"/>
          </w:rPr>
          <w:t>Assets-D3</w:t>
        </w:r>
      </w:ins>
      <w:del w:id="4" w:author="Author">
        <w:r w:rsidR="007451D5" w:rsidRPr="003D01F5" w:rsidDel="005C05BE">
          <w:rPr>
            <w:rFonts w:ascii="Times New Roman" w:hAnsi="Times New Roman" w:cs="Times New Roman"/>
            <w:b/>
            <w:bCs/>
            <w:sz w:val="20"/>
            <w:szCs w:val="20"/>
          </w:rPr>
          <w:delText>Profit and Loss</w:delText>
        </w:r>
      </w:del>
      <w:r w:rsidR="007451D5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8F2D0D" w:rsidRPr="00827FAD" w:rsidRDefault="008F2D0D" w:rsidP="008F2D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8F2D0D" w:rsidRDefault="008F2D0D" w:rsidP="008F2D0D">
      <w:pPr>
        <w:jc w:val="both"/>
        <w:rPr>
          <w:rFonts w:ascii="Times New Roman" w:hAnsi="Times New Roman" w:cs="Times New Roman"/>
          <w:sz w:val="20"/>
          <w:szCs w:val="20"/>
        </w:rPr>
      </w:pPr>
      <w:r w:rsidRPr="00827FA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8337B" w:rsidRDefault="0068337B" w:rsidP="0068337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2B14F7" w:rsidRPr="008E0C84" w:rsidRDefault="005652FC" w:rsidP="008A3DB7">
      <w:pPr>
        <w:jc w:val="both"/>
        <w:rPr>
          <w:ins w:id="5" w:author="Author"/>
          <w:rFonts w:ascii="Times New Roman" w:hAnsi="Times New Roman" w:cs="Times New Roman"/>
          <w:bCs/>
          <w:sz w:val="20"/>
          <w:szCs w:val="20"/>
        </w:rPr>
      </w:pPr>
      <w:r w:rsidRPr="00827FAD">
        <w:rPr>
          <w:rFonts w:ascii="Times New Roman" w:hAnsi="Times New Roman" w:cs="Times New Roman"/>
          <w:bCs/>
          <w:sz w:val="20"/>
          <w:szCs w:val="20"/>
        </w:rPr>
        <w:t>This templat</w:t>
      </w:r>
      <w:r w:rsidR="008A3DB7">
        <w:rPr>
          <w:rFonts w:ascii="Times New Roman" w:hAnsi="Times New Roman" w:cs="Times New Roman"/>
          <w:bCs/>
          <w:sz w:val="20"/>
          <w:szCs w:val="20"/>
        </w:rPr>
        <w:t>e contains information on gains/</w:t>
      </w:r>
      <w:r w:rsidR="008F2D0D" w:rsidRPr="00827FAD">
        <w:rPr>
          <w:rFonts w:ascii="Times New Roman" w:hAnsi="Times New Roman" w:cs="Times New Roman"/>
          <w:bCs/>
          <w:sz w:val="20"/>
          <w:szCs w:val="20"/>
        </w:rPr>
        <w:t xml:space="preserve">income </w:t>
      </w:r>
      <w:r w:rsidRPr="00827FAD">
        <w:rPr>
          <w:rFonts w:ascii="Times New Roman" w:hAnsi="Times New Roman" w:cs="Times New Roman"/>
          <w:bCs/>
          <w:sz w:val="20"/>
          <w:szCs w:val="20"/>
        </w:rPr>
        <w:t>and losses by asset category</w:t>
      </w:r>
      <w:r w:rsidR="002D0686">
        <w:rPr>
          <w:rFonts w:ascii="Times New Roman" w:hAnsi="Times New Roman" w:cs="Times New Roman"/>
          <w:bCs/>
          <w:sz w:val="20"/>
          <w:szCs w:val="20"/>
        </w:rPr>
        <w:t xml:space="preserve"> (including derivatives)</w:t>
      </w:r>
      <w:r w:rsidRPr="00827FAD">
        <w:rPr>
          <w:rFonts w:ascii="Times New Roman" w:hAnsi="Times New Roman" w:cs="Times New Roman"/>
          <w:bCs/>
          <w:sz w:val="20"/>
          <w:szCs w:val="20"/>
        </w:rPr>
        <w:t xml:space="preserve">. i.e., no item-by-item </w:t>
      </w:r>
      <w:r w:rsidRPr="009A3BA7">
        <w:rPr>
          <w:rFonts w:ascii="Times New Roman" w:hAnsi="Times New Roman" w:cs="Times New Roman"/>
          <w:bCs/>
          <w:sz w:val="20"/>
          <w:szCs w:val="20"/>
        </w:rPr>
        <w:t xml:space="preserve">reporting is required. </w:t>
      </w:r>
      <w:r w:rsidR="00C25C8F" w:rsidRPr="009A3BA7">
        <w:rPr>
          <w:rFonts w:ascii="Times New Roman" w:hAnsi="Times New Roman" w:cs="Times New Roman"/>
          <w:bCs/>
          <w:sz w:val="20"/>
          <w:szCs w:val="20"/>
        </w:rPr>
        <w:t xml:space="preserve">The asset categories considered in this template are the 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ones defined in Annex </w:t>
      </w:r>
      <w:r w:rsidR="009A3BA7" w:rsidRPr="008E0C84">
        <w:rPr>
          <w:rFonts w:ascii="Times New Roman" w:hAnsi="Times New Roman" w:cs="Times New Roman"/>
          <w:bCs/>
          <w:sz w:val="20"/>
          <w:szCs w:val="20"/>
        </w:rPr>
        <w:t>I</w:t>
      </w:r>
      <w:del w:id="6" w:author="Author">
        <w:r w:rsidR="009A3BA7" w:rsidRPr="008E0C84" w:rsidDel="00E0201C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ins w:id="7" w:author="Author">
        <w:r w:rsidR="00E0201C" w:rsidRPr="008E0C84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r w:rsidR="002B14F7" w:rsidRPr="008E0C8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9A3BA7" w:rsidRPr="008E0C84">
        <w:rPr>
          <w:rFonts w:ascii="Times New Roman" w:hAnsi="Times New Roman" w:cs="Times New Roman"/>
          <w:bCs/>
          <w:sz w:val="20"/>
          <w:szCs w:val="20"/>
        </w:rPr>
        <w:t>Assets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 Categories.</w:t>
      </w:r>
    </w:p>
    <w:p w:rsidR="00656E49" w:rsidRPr="00827FAD" w:rsidRDefault="00656E49" w:rsidP="008A3DB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ins w:id="8" w:author="Author">
        <w:r w:rsidRPr="008E0C84">
          <w:rPr>
            <w:rFonts w:ascii="Times New Roman" w:hAnsi="Times New Roman" w:cs="Times New Roman"/>
            <w:sz w:val="20"/>
            <w:szCs w:val="20"/>
          </w:rPr>
          <w:t>Items shall be reported with positive values unless otherwise stated in the respective instructions</w:t>
        </w:r>
        <w:del w:id="9" w:author="Author">
          <w:r w:rsidR="006C1B04" w:rsidRPr="008E0C84" w:rsidDel="008E0C84">
            <w:rPr>
              <w:rFonts w:ascii="Times New Roman" w:hAnsi="Times New Roman" w:cs="Times New Roman"/>
              <w:sz w:val="20"/>
              <w:szCs w:val="20"/>
            </w:rPr>
            <w:delText>, and net of taxes</w:delText>
          </w:r>
        </w:del>
        <w:r w:rsidR="006C1B04" w:rsidRPr="008E0C84">
          <w:rPr>
            <w:rFonts w:ascii="Times New Roman" w:hAnsi="Times New Roman" w:cs="Times New Roman"/>
            <w:sz w:val="20"/>
            <w:szCs w:val="20"/>
          </w:rPr>
          <w:t>.</w:t>
        </w:r>
        <w:r w:rsidR="005C05BE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2200"/>
        <w:gridCol w:w="5948"/>
        <w:tblGridChange w:id="10">
          <w:tblGrid>
            <w:gridCol w:w="1094"/>
            <w:gridCol w:w="2200"/>
            <w:gridCol w:w="5948"/>
          </w:tblGrid>
        </w:tblGridChange>
      </w:tblGrid>
      <w:tr w:rsidR="00FB5948" w:rsidRPr="00827FAD" w:rsidTr="00F971C2">
        <w:trPr>
          <w:trHeight w:val="285"/>
        </w:trPr>
        <w:tc>
          <w:tcPr>
            <w:tcW w:w="1094" w:type="dxa"/>
            <w:noWrap/>
            <w:hideMark/>
          </w:tcPr>
          <w:p w:rsidR="00FB5948" w:rsidRPr="008A3DB7" w:rsidRDefault="00FB5948" w:rsidP="0095168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hideMark/>
          </w:tcPr>
          <w:p w:rsidR="00FB5948" w:rsidRPr="00827FAD" w:rsidRDefault="00FB5948" w:rsidP="009516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948" w:type="dxa"/>
            <w:hideMark/>
          </w:tcPr>
          <w:p w:rsidR="00FB5948" w:rsidRPr="00827FAD" w:rsidRDefault="00FB5948" w:rsidP="008A3D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F216FC" w:rsidRPr="00827FAD" w:rsidTr="00F971C2">
        <w:trPr>
          <w:trHeight w:val="690"/>
        </w:trPr>
        <w:tc>
          <w:tcPr>
            <w:tcW w:w="1094" w:type="dxa"/>
            <w:hideMark/>
          </w:tcPr>
          <w:p w:rsidR="008F2D0D" w:rsidRPr="008A3DB7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B5948" w:rsidRPr="00827FAD" w:rsidRDefault="008F2D0D" w:rsidP="008A3DB7">
            <w:pPr>
              <w:pStyle w:val="NoSpacing"/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Asset category</w:t>
            </w:r>
          </w:p>
        </w:tc>
        <w:tc>
          <w:tcPr>
            <w:tcW w:w="5948" w:type="dxa"/>
            <w:hideMark/>
          </w:tcPr>
          <w:p w:rsidR="00FB5948" w:rsidRPr="00827FAD" w:rsidRDefault="00FB5948" w:rsidP="0006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345C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categories present in the portfolio</w:t>
            </w:r>
            <w:del w:id="11" w:author="Author">
              <w:r w:rsidRPr="00827FAD" w:rsidDel="000661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 / or ring-fenced fund</w:delText>
              </w:r>
            </w:del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Use the categories 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 xml:space="preserve">defined in 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216FC" w:rsidRPr="00827FAD" w:rsidTr="00F971C2">
        <w:trPr>
          <w:trHeight w:val="3135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</w:p>
        </w:tc>
        <w:tc>
          <w:tcPr>
            <w:tcW w:w="5948" w:type="dxa"/>
            <w:hideMark/>
          </w:tcPr>
          <w:p w:rsidR="00AC5DF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Distinction between life, non-life, s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hare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holder's funds, general (no split) and ring fenced funds.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t>1 - Life</w:t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Non-life 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3 - Ring fenced funds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4 - Other internal funds  </w:t>
            </w:r>
          </w:p>
          <w:p w:rsidR="00FB5948" w:rsidRPr="00827FAD" w:rsidRDefault="00AC5DF1" w:rsidP="000C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5 - Shareholders' funds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6 - General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The split i</w:t>
            </w:r>
            <w:ins w:id="12" w:author="Author">
              <w:r w:rsidR="000C6838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</w:ins>
            <w:del w:id="13" w:author="Author">
              <w:r w:rsidR="00FB5948" w:rsidRPr="00827FAD" w:rsidDel="000C6838">
                <w:rPr>
                  <w:rFonts w:ascii="Times New Roman" w:hAnsi="Times New Roman" w:cs="Times New Roman"/>
                  <w:sz w:val="20"/>
                  <w:szCs w:val="20"/>
                </w:rPr>
                <w:delText>n</w:delText>
              </w:r>
            </w:del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not mandatory, except for identifying ring fenced funds, but </w:t>
            </w:r>
            <w:r w:rsidR="008A7AB8" w:rsidRPr="00827FAD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be reported if the undertaking uses it internally. When an undertaking does not apply a split “general” must be used. </w:t>
            </w:r>
          </w:p>
        </w:tc>
      </w:tr>
      <w:tr w:rsidR="00F216FC" w:rsidRPr="00827FAD" w:rsidTr="00F971C2">
        <w:trPr>
          <w:trHeight w:val="1140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200" w:type="dxa"/>
            <w:hideMark/>
          </w:tcPr>
          <w:p w:rsidR="00FB5948" w:rsidRPr="00827FAD" w:rsidRDefault="00FB5948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held in unit linked and index linked 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5948" w:type="dxa"/>
            <w:hideMark/>
          </w:tcPr>
          <w:p w:rsidR="00EC040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that are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>held by unit linked and index linked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contracts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Unit-linked or index-linked</w:t>
            </w:r>
          </w:p>
          <w:p w:rsidR="00FB5948" w:rsidRPr="00827FAD" w:rsidRDefault="00AC5DF1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2 - 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Neither unit-linked nor index-linked</w:t>
            </w:r>
          </w:p>
        </w:tc>
      </w:tr>
      <w:tr w:rsidR="00F216FC" w:rsidRPr="00827FAD" w:rsidTr="00F971C2">
        <w:trPr>
          <w:trHeight w:val="855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(A6)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Dividends</w:t>
            </w:r>
          </w:p>
        </w:tc>
        <w:tc>
          <w:tcPr>
            <w:tcW w:w="5948" w:type="dxa"/>
            <w:hideMark/>
          </w:tcPr>
          <w:p w:rsidR="00FB5948" w:rsidRDefault="00FB5948">
            <w:pPr>
              <w:rPr>
                <w:ins w:id="14" w:author="Author"/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Amount of dividends</w:t>
            </w:r>
            <w:ins w:id="15" w:author="Author"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 xml:space="preserve"> earned over the reporting period,</w:t>
              </w:r>
            </w:ins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6" w:author="Author">
              <w:r w:rsidRPr="00827FAD" w:rsidDel="006C1B0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received and accrued </w:delText>
              </w:r>
            </w:del>
            <w:ins w:id="17" w:author="Author">
              <w:del w:id="18" w:author="Author">
                <w:r w:rsidR="00656E49" w:rsidDel="00584965">
                  <w:rPr>
                    <w:rFonts w:ascii="Times New Roman" w:hAnsi="Times New Roman" w:cs="Times New Roman"/>
                    <w:sz w:val="20"/>
                    <w:szCs w:val="20"/>
                  </w:rPr>
                  <w:delText>,</w:delText>
                </w:r>
                <w:r w:rsidR="00656E49" w:rsidRPr="00827FAD" w:rsidDel="00584965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</w:del>
              <w:r w:rsidR="00656E49">
                <w:rPr>
                  <w:rFonts w:ascii="Times New Roman" w:hAnsi="Times New Roman" w:cs="Times New Roman"/>
                  <w:sz w:val="20"/>
                  <w:szCs w:val="20"/>
                </w:rPr>
                <w:t>i.e</w:t>
              </w:r>
              <w:r w:rsidR="00584965">
                <w:rPr>
                  <w:rFonts w:ascii="Times New Roman" w:hAnsi="Times New Roman" w:cs="Times New Roman"/>
                  <w:sz w:val="20"/>
                  <w:szCs w:val="20"/>
                </w:rPr>
                <w:t xml:space="preserve">. </w:t>
              </w:r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>dividends received less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 xml:space="preserve">the 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>right to receive</w:t>
              </w:r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 xml:space="preserve"> a dividend</w:t>
              </w:r>
              <w:del w:id="19" w:author="Author">
                <w:r w:rsidR="006C1B04" w:rsidDel="00584965">
                  <w:rPr>
                    <w:rFonts w:ascii="Times New Roman" w:hAnsi="Times New Roman" w:cs="Times New Roman"/>
                    <w:sz w:val="20"/>
                    <w:szCs w:val="20"/>
                  </w:rPr>
                  <w:delText>,</w:delText>
                </w:r>
              </w:del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 xml:space="preserve"> already recogni</w:t>
              </w:r>
              <w:r w:rsidR="0045387B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del w:id="20" w:author="Author">
                <w:r w:rsidR="006C1B04" w:rsidDel="0045387B">
                  <w:rPr>
                    <w:rFonts w:ascii="Times New Roman" w:hAnsi="Times New Roman" w:cs="Times New Roman"/>
                    <w:sz w:val="20"/>
                    <w:szCs w:val="20"/>
                  </w:rPr>
                  <w:delText>z</w:delText>
                </w:r>
              </w:del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>ed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 xml:space="preserve"> at the beginning of the </w:t>
              </w:r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>reporting period, plus the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 xml:space="preserve"> right to receive a dividend recogni</w:t>
              </w:r>
              <w:del w:id="21" w:author="Author">
                <w:r w:rsidR="006C1B04" w:rsidRPr="00FA4E20" w:rsidDel="0045387B">
                  <w:rPr>
                    <w:rFonts w:ascii="Times New Roman" w:hAnsi="Times New Roman" w:cs="Times New Roman"/>
                    <w:sz w:val="20"/>
                    <w:szCs w:val="20"/>
                  </w:rPr>
                  <w:delText>z</w:delText>
                </w:r>
              </w:del>
              <w:r w:rsidR="0045387B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>ed at the end of the</w:t>
              </w:r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 xml:space="preserve"> reporting</w:t>
              </w:r>
              <w:r w:rsidR="006C1B04" w:rsidRPr="00FA4E20">
                <w:rPr>
                  <w:rFonts w:ascii="Times New Roman" w:hAnsi="Times New Roman" w:cs="Times New Roman"/>
                  <w:sz w:val="20"/>
                  <w:szCs w:val="20"/>
                </w:rPr>
                <w:t xml:space="preserve"> period</w:t>
              </w:r>
            </w:ins>
            <w:del w:id="22" w:author="Author">
              <w:r w:rsidRPr="00827FAD" w:rsidDel="006C1B04">
                <w:rPr>
                  <w:rFonts w:ascii="Times New Roman" w:hAnsi="Times New Roman" w:cs="Times New Roman"/>
                  <w:sz w:val="20"/>
                  <w:szCs w:val="20"/>
                </w:rPr>
                <w:delText>at the end of the reporting period</w:delText>
              </w:r>
            </w:del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. Applicable to dividend paying assets such as equity, preferred securities and </w:t>
            </w:r>
            <w:ins w:id="23" w:author="Author">
              <w:r w:rsidR="002E2425">
                <w:rPr>
                  <w:rFonts w:ascii="Times New Roman" w:hAnsi="Times New Roman" w:cs="Times New Roman"/>
                  <w:sz w:val="20"/>
                  <w:szCs w:val="20"/>
                </w:rPr>
                <w:t xml:space="preserve">collective </w:t>
              </w:r>
            </w:ins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investment </w:t>
            </w:r>
            <w:ins w:id="24" w:author="Author">
              <w:r w:rsidR="002E2425">
                <w:rPr>
                  <w:rFonts w:ascii="Times New Roman" w:hAnsi="Times New Roman" w:cs="Times New Roman"/>
                  <w:sz w:val="20"/>
                  <w:szCs w:val="20"/>
                </w:rPr>
                <w:t>undertakings</w:t>
              </w:r>
            </w:ins>
            <w:del w:id="25" w:author="Author">
              <w:r w:rsidRPr="00827FAD" w:rsidDel="002E2425">
                <w:rPr>
                  <w:rFonts w:ascii="Times New Roman" w:hAnsi="Times New Roman" w:cs="Times New Roman"/>
                  <w:sz w:val="20"/>
                  <w:szCs w:val="20"/>
                </w:rPr>
                <w:delText>funds</w:delText>
              </w:r>
            </w:del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17335" w:rsidRDefault="00B17335">
            <w:pPr>
              <w:rPr>
                <w:ins w:id="26" w:author="Author"/>
                <w:rFonts w:ascii="Times New Roman" w:hAnsi="Times New Roman" w:cs="Times New Roman"/>
                <w:sz w:val="20"/>
                <w:szCs w:val="20"/>
              </w:rPr>
            </w:pPr>
            <w:ins w:id="2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Includes also dividends</w:t>
              </w:r>
              <w:r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received </w:t>
              </w:r>
              <w:r w:rsidR="0045387B">
                <w:rPr>
                  <w:rFonts w:ascii="Times New Roman" w:hAnsi="Times New Roman" w:cs="Times New Roman"/>
                  <w:sz w:val="20"/>
                  <w:szCs w:val="20"/>
                </w:rPr>
                <w:t xml:space="preserve">from </w:t>
              </w:r>
              <w:del w:id="28" w:author="Author">
                <w:r w:rsidRPr="00827FAD" w:rsidDel="0045387B">
                  <w:rPr>
                    <w:rFonts w:ascii="Times New Roman" w:hAnsi="Times New Roman" w:cs="Times New Roman"/>
                    <w:sz w:val="20"/>
                    <w:szCs w:val="20"/>
                  </w:rPr>
                  <w:delText>when the</w:delText>
                </w:r>
              </w:del>
              <w:r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asset</w:t>
              </w:r>
              <w:r w:rsidR="00ED5986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45387B">
                <w:rPr>
                  <w:rFonts w:ascii="Times New Roman" w:hAnsi="Times New Roman" w:cs="Times New Roman"/>
                  <w:sz w:val="20"/>
                  <w:szCs w:val="20"/>
                </w:rPr>
                <w:t xml:space="preserve">that </w:t>
              </w:r>
              <w:del w:id="29" w:author="Author">
                <w:r w:rsidRPr="00827FAD" w:rsidDel="0045387B">
                  <w:rPr>
                    <w:rFonts w:ascii="Times New Roman" w:hAnsi="Times New Roman" w:cs="Times New Roman"/>
                    <w:sz w:val="20"/>
                    <w:szCs w:val="20"/>
                  </w:rPr>
                  <w:delText>is</w:delText>
                </w:r>
              </w:del>
              <w:r w:rsidR="0045387B">
                <w:rPr>
                  <w:rFonts w:ascii="Times New Roman" w:hAnsi="Times New Roman" w:cs="Times New Roman"/>
                  <w:sz w:val="20"/>
                  <w:szCs w:val="20"/>
                </w:rPr>
                <w:t>have been</w:t>
              </w:r>
              <w:r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sold or matured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:rsidR="00B17335" w:rsidRPr="00827FAD" w:rsidRDefault="00B17335" w:rsidP="00F81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6FC" w:rsidRPr="00827FAD" w:rsidTr="00504183">
        <w:tblPrEx>
          <w:tblW w:w="0" w:type="auto"/>
          <w:tblPrExChange w:id="30" w:author="Author">
            <w:tblPrEx>
              <w:tblW w:w="0" w:type="auto"/>
            </w:tblPrEx>
          </w:tblPrExChange>
        </w:tblPrEx>
        <w:trPr>
          <w:trHeight w:val="488"/>
          <w:trPrChange w:id="31" w:author="Author">
            <w:trPr>
              <w:trHeight w:val="1515"/>
            </w:trPr>
          </w:trPrChange>
        </w:trPr>
        <w:tc>
          <w:tcPr>
            <w:tcW w:w="1094" w:type="dxa"/>
            <w:hideMark/>
            <w:tcPrChange w:id="32" w:author="Author">
              <w:tcPr>
                <w:tcW w:w="1094" w:type="dxa"/>
                <w:hideMark/>
              </w:tcPr>
            </w:tcPrChange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200" w:type="dxa"/>
            <w:hideMark/>
            <w:tcPrChange w:id="33" w:author="Author">
              <w:tcPr>
                <w:tcW w:w="2200" w:type="dxa"/>
                <w:hideMark/>
              </w:tcPr>
            </w:tcPrChange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</w:p>
        </w:tc>
        <w:tc>
          <w:tcPr>
            <w:tcW w:w="5948" w:type="dxa"/>
            <w:hideMark/>
            <w:tcPrChange w:id="34" w:author="Author">
              <w:tcPr>
                <w:tcW w:w="5948" w:type="dxa"/>
                <w:hideMark/>
              </w:tcPr>
            </w:tcPrChange>
          </w:tcPr>
          <w:p w:rsidR="00B778B5" w:rsidRDefault="00FB5948" w:rsidP="004C669B">
            <w:pPr>
              <w:rPr>
                <w:ins w:id="35" w:author="Author"/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Amount of interest </w:t>
            </w:r>
            <w:del w:id="36" w:author="Author">
              <w:r w:rsidRPr="00827FAD" w:rsidDel="002E2425">
                <w:rPr>
                  <w:rFonts w:ascii="Times New Roman" w:hAnsi="Times New Roman" w:cs="Times New Roman"/>
                  <w:sz w:val="20"/>
                  <w:szCs w:val="20"/>
                </w:rPr>
                <w:delText>received and accrued</w:delText>
              </w:r>
            </w:del>
            <w:ins w:id="37" w:author="Author">
              <w:r w:rsidR="002E2425">
                <w:rPr>
                  <w:rFonts w:ascii="Times New Roman" w:hAnsi="Times New Roman" w:cs="Times New Roman"/>
                  <w:sz w:val="20"/>
                  <w:szCs w:val="20"/>
                </w:rPr>
                <w:t>earned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="001A08A4"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 xml:space="preserve">i.e. interest 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received less accrued 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>interest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 at </w:t>
              </w:r>
              <w:r w:rsidR="00F81000">
                <w:rPr>
                  <w:rFonts w:ascii="Times New Roman" w:hAnsi="Times New Roman" w:cs="Times New Roman"/>
                  <w:sz w:val="20"/>
                  <w:szCs w:val="20"/>
                </w:rPr>
                <w:t xml:space="preserve">the 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>start of</w:t>
              </w:r>
              <w:r w:rsidR="00F81000">
                <w:rPr>
                  <w:rFonts w:ascii="Times New Roman" w:hAnsi="Times New Roman" w:cs="Times New Roman"/>
                  <w:sz w:val="20"/>
                  <w:szCs w:val="20"/>
                </w:rPr>
                <w:t xml:space="preserve"> the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 period plus accrued 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>interest</w:t>
              </w:r>
              <w:del w:id="38" w:author="Author">
                <w:r w:rsidR="001A08A4" w:rsidDel="007B6948">
                  <w:rPr>
                    <w:rFonts w:ascii="Times New Roman" w:hAnsi="Times New Roman" w:cs="Times New Roman"/>
                    <w:sz w:val="20"/>
                    <w:szCs w:val="20"/>
                  </w:rPr>
                  <w:delText>,</w:delText>
                </w:r>
              </w:del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del w:id="39" w:author="Author">
              <w:r w:rsidRPr="00827FAD" w:rsidDel="001A0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at the end of the reporting period.</w:t>
            </w:r>
          </w:p>
          <w:p w:rsidR="00F81000" w:rsidRPr="00827FAD" w:rsidRDefault="00F81000" w:rsidP="004C6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B04" w:rsidRDefault="002A4A57" w:rsidP="00504183">
            <w:pPr>
              <w:spacing w:line="276" w:lineRule="auto"/>
              <w:rPr>
                <w:ins w:id="40" w:author="Author"/>
                <w:rFonts w:ascii="Times New Roman" w:hAnsi="Times New Roman" w:cs="Times New Roman"/>
                <w:sz w:val="20"/>
                <w:szCs w:val="20"/>
              </w:rPr>
              <w:pPrChange w:id="41" w:author="Author">
                <w:pPr>
                  <w:spacing w:after="200" w:line="276" w:lineRule="auto"/>
                </w:pPr>
              </w:pPrChange>
            </w:pPr>
            <w:ins w:id="42" w:author="Author">
              <w:r w:rsidRPr="00E734D1">
                <w:rPr>
                  <w:rFonts w:ascii="Times New Roman" w:hAnsi="Times New Roman" w:cs="Times New Roman"/>
                  <w:sz w:val="20"/>
                  <w:szCs w:val="20"/>
                </w:rPr>
                <w:t>Inc</w:t>
              </w:r>
              <w:r w:rsidRPr="00504183">
                <w:rPr>
                  <w:rFonts w:ascii="Times New Roman" w:hAnsi="Times New Roman" w:cs="Times New Roman"/>
                  <w:sz w:val="20"/>
                  <w:szCs w:val="20"/>
                  <w:rPrChange w:id="43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>l</w:t>
              </w:r>
              <w:r w:rsidRPr="00E734D1">
                <w:rPr>
                  <w:rFonts w:ascii="Times New Roman" w:hAnsi="Times New Roman" w:cs="Times New Roman"/>
                  <w:sz w:val="20"/>
                  <w:szCs w:val="20"/>
                </w:rPr>
                <w:t xml:space="preserve">udes </w:t>
              </w:r>
              <w:del w:id="44" w:author="Author">
                <w:r w:rsidR="00F81000" w:rsidRPr="00E734D1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>I</w:delText>
                </w:r>
              </w:del>
              <w:r w:rsidRPr="00E734D1"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  <w:r w:rsidR="00F81000" w:rsidRPr="00E734D1">
                <w:rPr>
                  <w:rFonts w:ascii="Times New Roman" w:hAnsi="Times New Roman" w:cs="Times New Roman"/>
                  <w:sz w:val="20"/>
                  <w:szCs w:val="20"/>
                </w:rPr>
                <w:t xml:space="preserve">nterest received </w:t>
              </w:r>
              <w:del w:id="45" w:author="Author">
                <w:r w:rsidR="00F81000" w:rsidRPr="00E734D1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means interests </w:delText>
                </w:r>
              </w:del>
              <w:r w:rsidR="00F81000" w:rsidRPr="00E734D1">
                <w:rPr>
                  <w:rFonts w:ascii="Times New Roman" w:hAnsi="Times New Roman" w:cs="Times New Roman"/>
                  <w:sz w:val="20"/>
                  <w:szCs w:val="20"/>
                </w:rPr>
                <w:t>when the asset</w:t>
              </w:r>
              <w:del w:id="46" w:author="Author">
                <w:r w:rsidR="00F81000" w:rsidRPr="00E734D1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>s</w:delText>
                </w:r>
              </w:del>
              <w:r w:rsidR="00F81000" w:rsidRPr="00E734D1">
                <w:rPr>
                  <w:rFonts w:ascii="Times New Roman" w:hAnsi="Times New Roman" w:cs="Times New Roman"/>
                  <w:sz w:val="20"/>
                  <w:szCs w:val="20"/>
                </w:rPr>
                <w:t xml:space="preserve"> is sold/ matured or when the coupon is received</w:t>
              </w:r>
              <w:del w:id="47" w:author="Author">
                <w:r w:rsidR="00F81000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  <w:r w:rsidR="006C1B04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>Interest r</w:delText>
                </w:r>
                <w:r w:rsidR="006C1B04" w:rsidRPr="00FA4E20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eceived </w:delText>
                </w:r>
                <w:r w:rsidR="006C1B04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>comprises</w:delText>
                </w:r>
                <w:r w:rsidR="006C1B04" w:rsidRPr="00FA4E20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  <w:r w:rsidR="006C1B04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received interest </w:delText>
                </w:r>
                <w:r w:rsidR="006C1B04" w:rsidRPr="00FA4E20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when the asset is sold / matured or when the coupon is </w:delText>
                </w:r>
                <w:r w:rsidR="006C1B04" w:rsidRPr="00FA4E20" w:rsidDel="002A4A57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delText>received</w:delText>
                </w:r>
              </w:del>
              <w:r w:rsidR="006C1B0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:rsidR="007B6948" w:rsidRDefault="00CF6D36" w:rsidP="00504183">
            <w:pPr>
              <w:spacing w:line="276" w:lineRule="auto"/>
              <w:rPr>
                <w:ins w:id="48" w:author="Author"/>
                <w:rFonts w:ascii="Times New Roman" w:hAnsi="Times New Roman" w:cs="Times New Roman"/>
                <w:sz w:val="20"/>
                <w:szCs w:val="20"/>
              </w:rPr>
              <w:pPrChange w:id="49" w:author="Author">
                <w:pPr>
                  <w:spacing w:after="200" w:line="276" w:lineRule="auto"/>
                </w:pPr>
              </w:pPrChange>
            </w:pPr>
            <w:del w:id="50" w:author="Author">
              <w:r w:rsidRPr="00827FAD" w:rsidDel="006C1B04">
                <w:rPr>
                  <w:rFonts w:ascii="Times New Roman" w:hAnsi="Times New Roman" w:cs="Times New Roman"/>
                  <w:sz w:val="20"/>
                  <w:szCs w:val="20"/>
                </w:rPr>
                <w:delText>Includes also i</w:delText>
              </w:r>
              <w:r w:rsidR="00FB5948" w:rsidRPr="00827FAD" w:rsidDel="006C1B04">
                <w:rPr>
                  <w:rFonts w:ascii="Times New Roman" w:hAnsi="Times New Roman" w:cs="Times New Roman"/>
                  <w:sz w:val="20"/>
                  <w:szCs w:val="20"/>
                </w:rPr>
                <w:delText>nterest received when the asset is sold or matured</w:delText>
              </w:r>
              <w:r w:rsidR="00F64D0A" w:rsidDel="006C1B04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  <w:r w:rsidR="00FB5948" w:rsidRPr="00827FAD" w:rsidDel="007B6948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</w:del>
          </w:p>
          <w:p w:rsidR="00FB5948" w:rsidRPr="00827FAD" w:rsidRDefault="00FB5948" w:rsidP="007B694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Applicable to coupon and interest paying assets such as bonds, loans and deposits. </w:t>
            </w:r>
          </w:p>
        </w:tc>
      </w:tr>
      <w:tr w:rsidR="00F216FC" w:rsidRPr="00827FAD" w:rsidTr="00F971C2">
        <w:trPr>
          <w:trHeight w:val="660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Rent</w:t>
            </w:r>
          </w:p>
        </w:tc>
        <w:tc>
          <w:tcPr>
            <w:tcW w:w="5948" w:type="dxa"/>
            <w:hideMark/>
          </w:tcPr>
          <w:p w:rsidR="00FB5948" w:rsidDel="0047046C" w:rsidRDefault="00FB5948" w:rsidP="0047046C">
            <w:pPr>
              <w:rPr>
                <w:del w:id="51" w:author="Author"/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Amount of rent </w:t>
            </w:r>
            <w:del w:id="52" w:author="Author">
              <w:r w:rsidRPr="00827FAD" w:rsidDel="002E2425">
                <w:rPr>
                  <w:rFonts w:ascii="Times New Roman" w:hAnsi="Times New Roman" w:cs="Times New Roman"/>
                  <w:sz w:val="20"/>
                  <w:szCs w:val="20"/>
                </w:rPr>
                <w:delText>received and accrued</w:delText>
              </w:r>
            </w:del>
            <w:ins w:id="53" w:author="Author">
              <w:r w:rsidR="002E2425">
                <w:rPr>
                  <w:rFonts w:ascii="Times New Roman" w:hAnsi="Times New Roman" w:cs="Times New Roman"/>
                  <w:sz w:val="20"/>
                  <w:szCs w:val="20"/>
                </w:rPr>
                <w:t>earned</w:t>
              </w:r>
              <w:r w:rsidR="00C039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del w:id="54" w:author="Author">
                <w:r w:rsidR="00C03992" w:rsidDel="00ED5986">
                  <w:rPr>
                    <w:rFonts w:ascii="Times New Roman" w:hAnsi="Times New Roman" w:cs="Times New Roman"/>
                    <w:sz w:val="20"/>
                    <w:szCs w:val="20"/>
                  </w:rPr>
                  <w:delText>and accrued</w:delText>
                </w:r>
                <w:r w:rsidR="001A08A4" w:rsidDel="00ED5986">
                  <w:rPr>
                    <w:rFonts w:ascii="Times New Roman" w:hAnsi="Times New Roman" w:cs="Times New Roman"/>
                    <w:sz w:val="20"/>
                    <w:szCs w:val="20"/>
                  </w:rPr>
                  <w:delText>,</w:delText>
                </w:r>
                <w:r w:rsidR="001A08A4" w:rsidRPr="00827FAD" w:rsidDel="00ED5986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</w:del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 xml:space="preserve">i.e. rent 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received less accrued 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>rent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 at </w:t>
              </w:r>
              <w:r w:rsidR="00F81000">
                <w:rPr>
                  <w:rFonts w:ascii="Times New Roman" w:hAnsi="Times New Roman" w:cs="Times New Roman"/>
                  <w:sz w:val="20"/>
                  <w:szCs w:val="20"/>
                </w:rPr>
                <w:t xml:space="preserve">the 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>start of</w:t>
              </w:r>
              <w:del w:id="55" w:author="Author">
                <w:r w:rsidR="001A08A4" w:rsidRPr="00005D05" w:rsidDel="00F81000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</w:del>
              <w:r w:rsidR="00F81000">
                <w:rPr>
                  <w:rFonts w:ascii="Times New Roman" w:hAnsi="Times New Roman" w:cs="Times New Roman"/>
                  <w:sz w:val="20"/>
                  <w:szCs w:val="20"/>
                </w:rPr>
                <w:t xml:space="preserve"> the </w:t>
              </w:r>
              <w:r w:rsidR="001A08A4" w:rsidRPr="00005D05">
                <w:rPr>
                  <w:rFonts w:ascii="Times New Roman" w:hAnsi="Times New Roman" w:cs="Times New Roman"/>
                  <w:sz w:val="20"/>
                  <w:szCs w:val="20"/>
                </w:rPr>
                <w:t xml:space="preserve">period plus accrued </w:t>
              </w:r>
              <w:r w:rsidR="001A08A4">
                <w:rPr>
                  <w:rFonts w:ascii="Times New Roman" w:hAnsi="Times New Roman" w:cs="Times New Roman"/>
                  <w:sz w:val="20"/>
                  <w:szCs w:val="20"/>
                </w:rPr>
                <w:t>rent</w:t>
              </w:r>
              <w:del w:id="56" w:author="Author">
                <w:r w:rsidR="001A08A4" w:rsidDel="00C03992">
                  <w:rPr>
                    <w:rFonts w:ascii="Times New Roman" w:hAnsi="Times New Roman" w:cs="Times New Roman"/>
                    <w:sz w:val="20"/>
                    <w:szCs w:val="20"/>
                  </w:rPr>
                  <w:delText>,</w:delText>
                </w:r>
              </w:del>
              <w:r w:rsidR="001A08A4"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del w:id="57" w:author="Author">
              <w:r w:rsidRPr="00827FAD" w:rsidDel="001A0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at the end of the reporting period. </w:t>
            </w:r>
            <w:del w:id="58" w:author="Author">
              <w:r w:rsidRPr="00827FAD" w:rsidDel="0047046C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3F6F81" w:rsidRPr="00827FAD" w:rsidDel="0047046C">
                <w:rPr>
                  <w:rFonts w:ascii="Times New Roman" w:hAnsi="Times New Roman" w:cs="Times New Roman"/>
                  <w:sz w:val="20"/>
                  <w:szCs w:val="20"/>
                </w:rPr>
                <w:delText>Only a</w:delText>
              </w:r>
              <w:r w:rsidRPr="00827FAD" w:rsidDel="0047046C">
                <w:rPr>
                  <w:rFonts w:ascii="Times New Roman" w:hAnsi="Times New Roman" w:cs="Times New Roman"/>
                  <w:sz w:val="20"/>
                  <w:szCs w:val="20"/>
                </w:rPr>
                <w:delText>pplicable to properties</w:delText>
              </w:r>
              <w:r w:rsidR="00802A9F" w:rsidRPr="00827FAD" w:rsidDel="0047046C">
                <w:rPr>
                  <w:rFonts w:ascii="Times New Roman" w:hAnsi="Times New Roman" w:cs="Times New Roman"/>
                  <w:sz w:val="20"/>
                  <w:szCs w:val="20"/>
                </w:rPr>
                <w:delText>, regardless of the function</w:delText>
              </w:r>
              <w:r w:rsidRPr="00827FAD" w:rsidDel="0047046C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  <w:p w:rsidR="0047046C" w:rsidRDefault="00ED1B00">
            <w:pPr>
              <w:rPr>
                <w:ins w:id="59" w:author="Author"/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Includes also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rents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received when the asset is sold or matured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60" w:author="Author">
              <w:r w:rsidR="0047046C" w:rsidRPr="00827FAD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ED1B00" w:rsidRPr="00827FAD" w:rsidRDefault="00470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1" w:author="Author">
              <w:r w:rsidRPr="00827FAD">
                <w:rPr>
                  <w:rFonts w:ascii="Times New Roman" w:hAnsi="Times New Roman" w:cs="Times New Roman"/>
                  <w:sz w:val="20"/>
                  <w:szCs w:val="20"/>
                </w:rPr>
                <w:t>Only applicable to properties, regardless of the function.</w:t>
              </w:r>
            </w:ins>
          </w:p>
        </w:tc>
      </w:tr>
      <w:tr w:rsidR="00F216FC" w:rsidRPr="00827FAD" w:rsidTr="00F971C2">
        <w:trPr>
          <w:trHeight w:val="1657"/>
        </w:trPr>
        <w:tc>
          <w:tcPr>
            <w:tcW w:w="1094" w:type="dxa"/>
            <w:hideMark/>
          </w:tcPr>
          <w:p w:rsidR="00FB5948" w:rsidRPr="00827FAD" w:rsidRDefault="00463DF9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2D0D" w:rsidRPr="008A3DB7" w:rsidRDefault="008F2D0D" w:rsidP="008A3DB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(A15)</w:t>
            </w:r>
          </w:p>
        </w:tc>
        <w:tc>
          <w:tcPr>
            <w:tcW w:w="2200" w:type="dxa"/>
            <w:hideMark/>
          </w:tcPr>
          <w:p w:rsidR="00FB5948" w:rsidRPr="00827FAD" w:rsidRDefault="001D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>et gains and losses</w:t>
            </w:r>
          </w:p>
        </w:tc>
        <w:tc>
          <w:tcPr>
            <w:tcW w:w="5948" w:type="dxa"/>
            <w:hideMark/>
          </w:tcPr>
          <w:p w:rsidR="00FB5948" w:rsidRDefault="001D0A35" w:rsidP="008A3DB7">
            <w:pPr>
              <w:rPr>
                <w:ins w:id="62" w:author="Author"/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et gains and losses resulting from assets sold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matured during the reporting period.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The gains and losses are calculated as the difference between selling or maturity value and</w:t>
            </w:r>
            <w:r w:rsidR="00174A1D" w:rsidRPr="008A3DB7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value according to article 75 of Directive 2009/138/EC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at the end of the prior </w:t>
            </w:r>
            <w:r w:rsidR="00274A37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reporting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year end (or, in case of </w:t>
            </w:r>
            <w:r w:rsidR="00C25C8F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acquired during the reporting period, the acquisition value). </w:t>
            </w:r>
          </w:p>
          <w:p w:rsidR="001A08A4" w:rsidRPr="00827FAD" w:rsidRDefault="001A08A4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The net value 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CD728A">
                <w:rPr>
                  <w:rFonts w:ascii="Times New Roman" w:hAnsi="Times New Roman" w:cs="Times New Roman"/>
                  <w:sz w:val="20"/>
                  <w:szCs w:val="20"/>
                </w:rPr>
                <w:t>an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 xml:space="preserve"> be positive, negative or zero.</w:t>
              </w:r>
            </w:ins>
          </w:p>
        </w:tc>
      </w:tr>
      <w:tr w:rsidR="002D5DCF" w:rsidRPr="002D5DCF" w:rsidTr="00F971C2">
        <w:trPr>
          <w:trHeight w:val="1657"/>
        </w:trPr>
        <w:tc>
          <w:tcPr>
            <w:tcW w:w="1094" w:type="dxa"/>
            <w:hideMark/>
          </w:tcPr>
          <w:p w:rsidR="00F971C2" w:rsidRPr="002D5DCF" w:rsidRDefault="00F971C2" w:rsidP="00470B0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C0110</w:t>
            </w:r>
          </w:p>
        </w:tc>
        <w:tc>
          <w:tcPr>
            <w:tcW w:w="2200" w:type="dxa"/>
            <w:hideMark/>
          </w:tcPr>
          <w:p w:rsidR="00F971C2" w:rsidRPr="002D5DCF" w:rsidRDefault="00F971C2" w:rsidP="00470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Unrealised gains and losses</w:t>
            </w:r>
          </w:p>
        </w:tc>
        <w:tc>
          <w:tcPr>
            <w:tcW w:w="5948" w:type="dxa"/>
            <w:hideMark/>
          </w:tcPr>
          <w:p w:rsidR="002D5DCF" w:rsidRDefault="00F971C2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Unrealised gains and losses resulting from assets not sold </w:t>
            </w:r>
            <w:r w:rsidR="00276F5F" w:rsidRPr="002D5D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or matured during the reporting period.</w:t>
            </w:r>
          </w:p>
          <w:p w:rsidR="001A08A4" w:rsidRDefault="00F971C2" w:rsidP="002D5DCF">
            <w:pPr>
              <w:jc w:val="both"/>
              <w:rPr>
                <w:ins w:id="64" w:author="Author"/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The unrealised gains and losses are calculated as the difference between the value according to article 75 of Directive 2009/138/EC at the end of the reporting </w:t>
            </w:r>
            <w:r w:rsidR="00DE77D7"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year 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end and the value according to article 75 of Directive 2009/138/EC at the end of the prior reporting year end (or, in case of assets acquired during the reporting period, the acquisition value).</w:t>
            </w:r>
          </w:p>
          <w:p w:rsidR="00F971C2" w:rsidRPr="002D5DCF" w:rsidRDefault="001A08A4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ins w:id="6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The net value 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c</w:t>
              </w:r>
              <w:r w:rsidRPr="00CD728A">
                <w:rPr>
                  <w:rFonts w:ascii="Times New Roman" w:hAnsi="Times New Roman" w:cs="Times New Roman"/>
                  <w:sz w:val="20"/>
                  <w:szCs w:val="20"/>
                </w:rPr>
                <w:t>an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 xml:space="preserve"> be positive, negative or zero.</w:t>
              </w:r>
            </w:ins>
            <w:del w:id="66" w:author="Author">
              <w:r w:rsidR="00F971C2" w:rsidRPr="002D5DCF" w:rsidDel="001A08A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</w:tc>
      </w:tr>
    </w:tbl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sectPr w:rsidR="009025BF" w:rsidRPr="00827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B5948"/>
    <w:rsid w:val="00066139"/>
    <w:rsid w:val="00072A8B"/>
    <w:rsid w:val="000A37FF"/>
    <w:rsid w:val="000C6838"/>
    <w:rsid w:val="000D3AB9"/>
    <w:rsid w:val="000E6F90"/>
    <w:rsid w:val="000E77E0"/>
    <w:rsid w:val="00105DB1"/>
    <w:rsid w:val="00174A1D"/>
    <w:rsid w:val="001858E0"/>
    <w:rsid w:val="001A08A4"/>
    <w:rsid w:val="001A7774"/>
    <w:rsid w:val="001C7FF3"/>
    <w:rsid w:val="001D0A35"/>
    <w:rsid w:val="00206B34"/>
    <w:rsid w:val="002160B2"/>
    <w:rsid w:val="00267E67"/>
    <w:rsid w:val="00274A37"/>
    <w:rsid w:val="00276F5F"/>
    <w:rsid w:val="00287A7B"/>
    <w:rsid w:val="002A4A57"/>
    <w:rsid w:val="002B14F7"/>
    <w:rsid w:val="002D0686"/>
    <w:rsid w:val="002D5DCF"/>
    <w:rsid w:val="002E2425"/>
    <w:rsid w:val="002F009D"/>
    <w:rsid w:val="00345C36"/>
    <w:rsid w:val="003F6F81"/>
    <w:rsid w:val="0045387B"/>
    <w:rsid w:val="00463DF9"/>
    <w:rsid w:val="0047046C"/>
    <w:rsid w:val="004973FF"/>
    <w:rsid w:val="004C669B"/>
    <w:rsid w:val="00504183"/>
    <w:rsid w:val="00507ACA"/>
    <w:rsid w:val="0053495E"/>
    <w:rsid w:val="005652FC"/>
    <w:rsid w:val="00584965"/>
    <w:rsid w:val="005C05BE"/>
    <w:rsid w:val="00655C14"/>
    <w:rsid w:val="00656E49"/>
    <w:rsid w:val="00656EC0"/>
    <w:rsid w:val="00662EF4"/>
    <w:rsid w:val="0068337B"/>
    <w:rsid w:val="006C1B04"/>
    <w:rsid w:val="006D5C8D"/>
    <w:rsid w:val="006F5D1D"/>
    <w:rsid w:val="007451D5"/>
    <w:rsid w:val="00762C0F"/>
    <w:rsid w:val="007B6948"/>
    <w:rsid w:val="007F32B8"/>
    <w:rsid w:val="00802A9F"/>
    <w:rsid w:val="00827FAD"/>
    <w:rsid w:val="008355A2"/>
    <w:rsid w:val="00850342"/>
    <w:rsid w:val="008A3DB7"/>
    <w:rsid w:val="008A7AB8"/>
    <w:rsid w:val="008C0140"/>
    <w:rsid w:val="008D6E47"/>
    <w:rsid w:val="008E0C84"/>
    <w:rsid w:val="008F2D0D"/>
    <w:rsid w:val="009025BF"/>
    <w:rsid w:val="009350D6"/>
    <w:rsid w:val="00951681"/>
    <w:rsid w:val="00984C9F"/>
    <w:rsid w:val="009951A2"/>
    <w:rsid w:val="009A3BA7"/>
    <w:rsid w:val="00A16F09"/>
    <w:rsid w:val="00A71169"/>
    <w:rsid w:val="00A87DD0"/>
    <w:rsid w:val="00AC5DF1"/>
    <w:rsid w:val="00AF1DE0"/>
    <w:rsid w:val="00B17335"/>
    <w:rsid w:val="00B60E72"/>
    <w:rsid w:val="00B778B5"/>
    <w:rsid w:val="00BB7862"/>
    <w:rsid w:val="00BC565C"/>
    <w:rsid w:val="00C03992"/>
    <w:rsid w:val="00C21A3D"/>
    <w:rsid w:val="00C25C8F"/>
    <w:rsid w:val="00CD046D"/>
    <w:rsid w:val="00CF6D36"/>
    <w:rsid w:val="00D82A15"/>
    <w:rsid w:val="00DE77D7"/>
    <w:rsid w:val="00E0201C"/>
    <w:rsid w:val="00E1538D"/>
    <w:rsid w:val="00E301FE"/>
    <w:rsid w:val="00E734D1"/>
    <w:rsid w:val="00E85351"/>
    <w:rsid w:val="00EC0401"/>
    <w:rsid w:val="00ED1B00"/>
    <w:rsid w:val="00ED5986"/>
    <w:rsid w:val="00F216FC"/>
    <w:rsid w:val="00F40180"/>
    <w:rsid w:val="00F500A2"/>
    <w:rsid w:val="00F64D0A"/>
    <w:rsid w:val="00F81000"/>
    <w:rsid w:val="00F91832"/>
    <w:rsid w:val="00F971C2"/>
    <w:rsid w:val="00FB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9AAAE961-345C-4023-8E55-7304275595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2015-07-02T22:57:00Z</dcterms:created>
  <dcterms:modified xsi:type="dcterms:W3CDTF">2015-07-02T22:57:00Z</dcterms:modified>
</cp:coreProperties>
</file>